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30" w:rsidRDefault="005A3C30" w:rsidP="00440173">
      <w:pPr>
        <w:rPr>
          <w:ins w:id="0" w:author="Author"/>
          <w:b/>
          <w:sz w:val="20"/>
          <w:lang w:val="en-US"/>
        </w:rPr>
      </w:pPr>
      <w:bookmarkStart w:id="1" w:name="_GoBack"/>
      <w:bookmarkEnd w:id="1"/>
      <w:ins w:id="2" w:author="Author">
        <w:r>
          <w:rPr>
            <w:b/>
            <w:sz w:val="20"/>
            <w:lang w:val="en-US"/>
          </w:rPr>
          <w:t>Annex II</w:t>
        </w:r>
      </w:ins>
    </w:p>
    <w:p w:rsidR="005A3C30" w:rsidRDefault="005A3C30" w:rsidP="00440173">
      <w:pPr>
        <w:rPr>
          <w:ins w:id="3" w:author="Author"/>
          <w:b/>
          <w:sz w:val="20"/>
          <w:lang w:val="en-US"/>
        </w:rPr>
      </w:pPr>
    </w:p>
    <w:p w:rsidR="001F3F43" w:rsidRPr="00E470C1" w:rsidRDefault="00440173" w:rsidP="00440173">
      <w:pPr>
        <w:rPr>
          <w:b/>
          <w:sz w:val="20"/>
          <w:lang w:val="en-US"/>
        </w:rPr>
      </w:pPr>
      <w:r w:rsidRPr="00E470C1">
        <w:rPr>
          <w:b/>
          <w:sz w:val="20"/>
          <w:lang w:val="en-US"/>
        </w:rPr>
        <w:t>S.15.0</w:t>
      </w:r>
      <w:r w:rsidR="00A31002">
        <w:rPr>
          <w:b/>
          <w:sz w:val="20"/>
          <w:lang w:val="en-US"/>
        </w:rPr>
        <w:t>1</w:t>
      </w:r>
      <w:r w:rsidR="001F3F43" w:rsidRPr="00E470C1">
        <w:rPr>
          <w:b/>
          <w:sz w:val="20"/>
          <w:lang w:val="en-US"/>
        </w:rPr>
        <w:t xml:space="preserve"> - Only for Variable Annuities - Description of guarantees by product</w:t>
      </w:r>
      <w:r w:rsidR="00A31002">
        <w:rPr>
          <w:b/>
          <w:sz w:val="20"/>
          <w:lang w:val="en-US"/>
        </w:rPr>
        <w:t xml:space="preserve"> (Old TP-F3A)</w:t>
      </w:r>
    </w:p>
    <w:p w:rsidR="001F3F43" w:rsidRPr="00E470C1" w:rsidRDefault="001F3F43" w:rsidP="00440173">
      <w:pPr>
        <w:rPr>
          <w:b/>
          <w:sz w:val="20"/>
          <w:lang w:val="en-US"/>
        </w:rPr>
      </w:pPr>
    </w:p>
    <w:p w:rsidR="001F3F43" w:rsidRDefault="001F3F43" w:rsidP="001F3F43">
      <w:pPr>
        <w:rPr>
          <w:b/>
          <w:bCs/>
          <w:sz w:val="20"/>
          <w:lang w:val="en-US"/>
        </w:rPr>
      </w:pPr>
      <w:r w:rsidRPr="00E470C1">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E470C1">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E470C1" w:rsidRDefault="00A31002" w:rsidP="00175181">
      <w:pPr>
        <w:spacing w:line="276" w:lineRule="auto"/>
        <w:jc w:val="both"/>
        <w:rPr>
          <w:sz w:val="20"/>
          <w:lang w:val="en-US"/>
        </w:rPr>
      </w:pPr>
      <w:r>
        <w:rPr>
          <w:sz w:val="20"/>
          <w:lang w:val="en-US"/>
        </w:rPr>
        <w:t>This annex relates to annual submission of information for individual entities.</w:t>
      </w:r>
    </w:p>
    <w:p w:rsidR="00175181" w:rsidRPr="00E470C1" w:rsidRDefault="00175181" w:rsidP="001F3F43">
      <w:pPr>
        <w:rPr>
          <w:b/>
          <w:bCs/>
          <w:sz w:val="20"/>
          <w:lang w:val="en-US"/>
        </w:rPr>
      </w:pPr>
    </w:p>
    <w:p w:rsidR="00A31002" w:rsidRPr="00E470C1" w:rsidRDefault="00175181">
      <w:pPr>
        <w:jc w:val="both"/>
        <w:rPr>
          <w:sz w:val="20"/>
          <w:lang w:val="en-US"/>
        </w:rPr>
      </w:pPr>
      <w:r>
        <w:rPr>
          <w:sz w:val="20"/>
          <w:lang w:val="en-US"/>
        </w:rPr>
        <w:t>This t</w:t>
      </w:r>
      <w:r w:rsidR="001F3F43" w:rsidRPr="00E470C1">
        <w:rPr>
          <w:sz w:val="20"/>
          <w:lang w:val="en-US"/>
        </w:rPr>
        <w:t xml:space="preserve">emplate </w:t>
      </w:r>
      <w:r>
        <w:rPr>
          <w:sz w:val="20"/>
          <w:lang w:val="en-US"/>
        </w:rPr>
        <w:t>shall</w:t>
      </w:r>
      <w:r w:rsidRPr="00E470C1">
        <w:rPr>
          <w:sz w:val="20"/>
          <w:lang w:val="en-US"/>
        </w:rPr>
        <w:t xml:space="preserve"> </w:t>
      </w:r>
      <w:r w:rsidR="001F3F43" w:rsidRPr="00E470C1">
        <w:rPr>
          <w:sz w:val="20"/>
          <w:lang w:val="en-US"/>
        </w:rPr>
        <w:t xml:space="preserve">only be </w:t>
      </w:r>
      <w:r>
        <w:rPr>
          <w:sz w:val="20"/>
          <w:lang w:val="en-US"/>
        </w:rPr>
        <w:t>reported</w:t>
      </w:r>
      <w:r w:rsidRPr="00E470C1">
        <w:rPr>
          <w:sz w:val="20"/>
          <w:lang w:val="en-US"/>
        </w:rPr>
        <w:t xml:space="preserve"> </w:t>
      </w:r>
      <w:r>
        <w:rPr>
          <w:sz w:val="20"/>
          <w:lang w:val="en-US"/>
        </w:rPr>
        <w:t xml:space="preserve">in relation to the </w:t>
      </w:r>
      <w:r w:rsidR="001F3F43" w:rsidRPr="00E470C1">
        <w:rPr>
          <w:sz w:val="20"/>
          <w:lang w:val="en-US"/>
        </w:rPr>
        <w:t>direct business</w:t>
      </w:r>
      <w:r w:rsidR="000B2AB1">
        <w:rPr>
          <w:sz w:val="20"/>
          <w:lang w:val="en-US"/>
        </w:rPr>
        <w:t xml:space="preserve"> </w:t>
      </w:r>
      <w:r w:rsidR="001F3F43" w:rsidRPr="00E470C1">
        <w:rPr>
          <w:sz w:val="20"/>
          <w:lang w:val="en-US"/>
        </w:rPr>
        <w:t xml:space="preserve">by insurance companies that have </w:t>
      </w:r>
      <w:r w:rsidR="00E73D37">
        <w:rPr>
          <w:sz w:val="20"/>
          <w:lang w:val="en-US"/>
        </w:rPr>
        <w:t>v</w:t>
      </w:r>
      <w:r w:rsidR="001F3F43" w:rsidRPr="00E470C1">
        <w:rPr>
          <w:sz w:val="20"/>
          <w:lang w:val="en-US"/>
        </w:rPr>
        <w:t xml:space="preserve">ariable </w:t>
      </w:r>
      <w:r w:rsidR="00E73D37">
        <w:rPr>
          <w:sz w:val="20"/>
          <w:lang w:val="en-US"/>
        </w:rPr>
        <w:t>a</w:t>
      </w:r>
      <w:r w:rsidR="001F3F43" w:rsidRPr="00E470C1">
        <w:rPr>
          <w:sz w:val="20"/>
          <w:lang w:val="en-US"/>
        </w:rPr>
        <w:t>nnuities portfolios</w:t>
      </w:r>
      <w:r w:rsidR="00A31002" w:rsidRPr="00E470C1">
        <w:rPr>
          <w:sz w:val="20"/>
          <w:lang w:val="en-US"/>
        </w:rPr>
        <w:t>.</w:t>
      </w:r>
    </w:p>
    <w:p w:rsidR="00BD1304" w:rsidRPr="00E470C1" w:rsidRDefault="00BD1304" w:rsidP="00E470C1">
      <w:pPr>
        <w:jc w:val="both"/>
        <w:rPr>
          <w:sz w:val="20"/>
          <w:highlight w:val="yellow"/>
          <w:lang w:val="en-US"/>
        </w:rPr>
      </w:pPr>
    </w:p>
    <w:p w:rsidR="00BD1304" w:rsidRPr="00E470C1" w:rsidRDefault="00E01AD5" w:rsidP="00E470C1">
      <w:pPr>
        <w:jc w:val="both"/>
        <w:rPr>
          <w:sz w:val="20"/>
          <w:highlight w:val="yellow"/>
          <w:lang w:val="en-US"/>
        </w:rPr>
      </w:pPr>
      <w:r w:rsidRPr="00E470C1">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E470C1" w:rsidRDefault="00175181" w:rsidP="00E470C1">
      <w:pPr>
        <w:jc w:val="both"/>
        <w:rPr>
          <w:sz w:val="20"/>
          <w:highlight w:val="yellow"/>
          <w:lang w:val="en-US"/>
        </w:rPr>
      </w:pPr>
    </w:p>
    <w:p w:rsidR="001F3F43" w:rsidRPr="00E470C1" w:rsidRDefault="001F3F43" w:rsidP="00E470C1">
      <w:pPr>
        <w:jc w:val="both"/>
        <w:rPr>
          <w:sz w:val="20"/>
          <w:lang w:val="en-US"/>
        </w:rPr>
      </w:pPr>
      <w:r w:rsidRPr="00E470C1">
        <w:rPr>
          <w:sz w:val="20"/>
          <w:lang w:val="en-US"/>
        </w:rPr>
        <w:t xml:space="preserve">If Variable Annuities policies are split between two </w:t>
      </w:r>
      <w:r w:rsidR="00175181">
        <w:rPr>
          <w:sz w:val="20"/>
          <w:lang w:val="en-US"/>
        </w:rPr>
        <w:t>insurance undertakings</w:t>
      </w:r>
      <w:r w:rsidRPr="00E470C1">
        <w:rPr>
          <w:sz w:val="20"/>
          <w:lang w:val="en-US"/>
        </w:rPr>
        <w:t xml:space="preserve">, for instance a life company and a non-life company for the VA guarantee, the company with the guarantee </w:t>
      </w:r>
      <w:r w:rsidR="00175181">
        <w:rPr>
          <w:sz w:val="20"/>
          <w:lang w:val="en-US"/>
        </w:rPr>
        <w:t>shall report</w:t>
      </w:r>
      <w:r w:rsidRPr="00E470C1">
        <w:rPr>
          <w:sz w:val="20"/>
          <w:lang w:val="en-US"/>
        </w:rPr>
        <w:t xml:space="preserve"> this template. </w:t>
      </w:r>
      <w:ins w:id="4" w:author="Author">
        <w:r w:rsidR="00574B31">
          <w:rPr>
            <w:sz w:val="20"/>
            <w:lang w:val="en-US"/>
          </w:rPr>
          <w:t xml:space="preserve">Only one line per product shall be reported. </w:t>
        </w:r>
      </w:ins>
    </w:p>
    <w:p w:rsidR="00440173" w:rsidRPr="00E470C1" w:rsidRDefault="00440173" w:rsidP="00440173">
      <w:pPr>
        <w:rPr>
          <w:b/>
          <w:sz w:val="20"/>
          <w:lang w:val="en-US"/>
        </w:rPr>
      </w:pPr>
      <w:r w:rsidRPr="00E470C1">
        <w:rPr>
          <w:b/>
          <w:sz w:val="20"/>
          <w:lang w:val="en-US"/>
        </w:rPr>
        <w:tab/>
      </w:r>
      <w:r w:rsidRPr="00E470C1">
        <w:rPr>
          <w:b/>
          <w:sz w:val="20"/>
          <w:lang w:val="en-US"/>
        </w:rPr>
        <w:tab/>
      </w:r>
    </w:p>
    <w:p w:rsidR="00440173" w:rsidRPr="00E470C1" w:rsidRDefault="00440173" w:rsidP="00440173">
      <w:pPr>
        <w:rPr>
          <w:b/>
          <w:sz w:val="20"/>
          <w:lang w:val="en-US"/>
        </w:rPr>
      </w:pPr>
      <w:r w:rsidRPr="00E470C1">
        <w:rPr>
          <w:b/>
          <w:sz w:val="20"/>
          <w:lang w:val="en-US"/>
        </w:rPr>
        <w:tab/>
      </w:r>
      <w:r w:rsidRPr="00E470C1">
        <w:rPr>
          <w:b/>
          <w:sz w:val="20"/>
          <w:lang w:val="en-US"/>
        </w:rPr>
        <w:tab/>
      </w:r>
    </w:p>
    <w:p w:rsidR="00CC5D0A" w:rsidRPr="00E470C1" w:rsidRDefault="00440173" w:rsidP="00440173">
      <w:pPr>
        <w:rPr>
          <w:b/>
          <w:sz w:val="20"/>
        </w:rPr>
      </w:pPr>
      <w:r w:rsidRPr="00E470C1">
        <w:rPr>
          <w:b/>
          <w:sz w:val="20"/>
          <w:lang w:val="en-US"/>
        </w:rPr>
        <w:tab/>
      </w:r>
      <w:r w:rsidRPr="00E470C1">
        <w:rPr>
          <w:b/>
          <w:sz w:val="20"/>
        </w:rPr>
        <w:t>ITEM</w:t>
      </w:r>
      <w:r w:rsidRPr="00E470C1">
        <w:rPr>
          <w:b/>
          <w:sz w:val="20"/>
        </w:rPr>
        <w:tab/>
        <w:t xml:space="preserve">                        INSTRUCTIONS</w:t>
      </w:r>
    </w:p>
    <w:tbl>
      <w:tblPr>
        <w:tblStyle w:val="TableGrid"/>
        <w:tblW w:w="0" w:type="auto"/>
        <w:tblLook w:val="04A0" w:firstRow="1" w:lastRow="0" w:firstColumn="1" w:lastColumn="0" w:noHBand="0" w:noVBand="1"/>
      </w:tblPr>
      <w:tblGrid>
        <w:gridCol w:w="1323"/>
        <w:gridCol w:w="1979"/>
        <w:gridCol w:w="5986"/>
      </w:tblGrid>
      <w:tr w:rsidR="00440173" w:rsidRPr="00FB5A28" w:rsidTr="00156B3C">
        <w:trPr>
          <w:trHeight w:val="795"/>
        </w:trPr>
        <w:tc>
          <w:tcPr>
            <w:tcW w:w="1323" w:type="dxa"/>
            <w:hideMark/>
          </w:tcPr>
          <w:p w:rsidR="00440173" w:rsidRDefault="00036B8D">
            <w:pPr>
              <w:rPr>
                <w:sz w:val="20"/>
              </w:rPr>
            </w:pPr>
            <w:del w:id="5" w:author="Author">
              <w:r w:rsidRPr="00E470C1" w:rsidDel="00325817">
                <w:rPr>
                  <w:sz w:val="20"/>
                </w:rPr>
                <w:delText>C0020</w:delText>
              </w:r>
            </w:del>
            <w:ins w:id="6" w:author="Author">
              <w:r w:rsidR="00325817" w:rsidRPr="00E470C1">
                <w:rPr>
                  <w:sz w:val="20"/>
                </w:rPr>
                <w:t>C00</w:t>
              </w:r>
              <w:r w:rsidR="00325817">
                <w:rPr>
                  <w:sz w:val="20"/>
                </w:rPr>
                <w:t>40</w:t>
              </w:r>
            </w:ins>
          </w:p>
          <w:p w:rsidR="00807F95" w:rsidRPr="00E470C1" w:rsidRDefault="00807F95">
            <w:pPr>
              <w:rPr>
                <w:sz w:val="20"/>
              </w:rPr>
            </w:pPr>
            <w:r>
              <w:rPr>
                <w:sz w:val="20"/>
              </w:rPr>
              <w:t>(A1A)</w:t>
            </w:r>
          </w:p>
        </w:tc>
        <w:tc>
          <w:tcPr>
            <w:tcW w:w="1979" w:type="dxa"/>
            <w:hideMark/>
          </w:tcPr>
          <w:p w:rsidR="00440173" w:rsidRPr="00E470C1" w:rsidRDefault="00D74316">
            <w:pPr>
              <w:rPr>
                <w:sz w:val="20"/>
              </w:rPr>
            </w:pPr>
            <w:r>
              <w:rPr>
                <w:sz w:val="20"/>
              </w:rPr>
              <w:t xml:space="preserve">Product </w:t>
            </w:r>
            <w:r w:rsidR="00440173" w:rsidRPr="00E470C1">
              <w:rPr>
                <w:sz w:val="20"/>
              </w:rPr>
              <w:t>ID code</w:t>
            </w:r>
          </w:p>
        </w:tc>
        <w:tc>
          <w:tcPr>
            <w:tcW w:w="5986" w:type="dxa"/>
            <w:hideMark/>
          </w:tcPr>
          <w:p w:rsidR="00440173" w:rsidRPr="00E470C1" w:rsidRDefault="00D74316" w:rsidP="00E470C1">
            <w:pPr>
              <w:rPr>
                <w:sz w:val="20"/>
                <w:lang w:val="en-US"/>
              </w:rPr>
            </w:pPr>
            <w:r w:rsidRPr="002D3BD6">
              <w:rPr>
                <w:sz w:val="20"/>
                <w:lang w:val="en-US"/>
              </w:rPr>
              <w:t xml:space="preserve">Internal </w:t>
            </w:r>
            <w:r w:rsidR="00E07D82">
              <w:rPr>
                <w:sz w:val="20"/>
                <w:lang w:val="en-US"/>
              </w:rPr>
              <w:t>product</w:t>
            </w:r>
            <w:r>
              <w:rPr>
                <w:sz w:val="20"/>
                <w:lang w:val="en-US"/>
              </w:rPr>
              <w:t xml:space="preserve">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sidR="00A50584">
              <w:rPr>
                <w:sz w:val="20"/>
                <w:lang w:val="en-US"/>
              </w:rPr>
              <w:t>y</w:t>
            </w:r>
            <w:r w:rsidRPr="002D3BD6">
              <w:rPr>
                <w:sz w:val="20"/>
                <w:lang w:val="en-US"/>
              </w:rPr>
              <w:t xml:space="preserve"> purposes that code </w:t>
            </w:r>
            <w:r>
              <w:rPr>
                <w:sz w:val="20"/>
                <w:lang w:val="en-US"/>
              </w:rPr>
              <w:t>shall</w:t>
            </w:r>
            <w:r w:rsidRPr="002D3BD6">
              <w:rPr>
                <w:sz w:val="20"/>
                <w:lang w:val="en-US"/>
              </w:rPr>
              <w:t xml:space="preserve"> be used. </w:t>
            </w:r>
          </w:p>
        </w:tc>
      </w:tr>
      <w:tr w:rsidR="00440173" w:rsidRPr="00FB5A28" w:rsidTr="00156B3C">
        <w:trPr>
          <w:trHeight w:val="510"/>
        </w:trPr>
        <w:tc>
          <w:tcPr>
            <w:tcW w:w="1323" w:type="dxa"/>
            <w:hideMark/>
          </w:tcPr>
          <w:p w:rsidR="00440173" w:rsidRDefault="00036B8D">
            <w:pPr>
              <w:rPr>
                <w:sz w:val="20"/>
              </w:rPr>
            </w:pPr>
            <w:del w:id="7" w:author="Author">
              <w:r w:rsidRPr="00E470C1" w:rsidDel="00325817">
                <w:rPr>
                  <w:sz w:val="20"/>
                </w:rPr>
                <w:delText>C0030</w:delText>
              </w:r>
            </w:del>
            <w:ins w:id="8" w:author="Author">
              <w:r w:rsidR="00325817" w:rsidRPr="00E470C1">
                <w:rPr>
                  <w:sz w:val="20"/>
                </w:rPr>
                <w:t>C00</w:t>
              </w:r>
              <w:r w:rsidR="00325817">
                <w:rPr>
                  <w:sz w:val="20"/>
                </w:rPr>
                <w:t>50</w:t>
              </w:r>
            </w:ins>
          </w:p>
          <w:p w:rsidR="00A50584" w:rsidRPr="00E470C1" w:rsidRDefault="00A50584">
            <w:pPr>
              <w:rPr>
                <w:sz w:val="20"/>
              </w:rPr>
            </w:pPr>
            <w:r>
              <w:rPr>
                <w:sz w:val="20"/>
              </w:rPr>
              <w:t>(A2)</w:t>
            </w:r>
          </w:p>
        </w:tc>
        <w:tc>
          <w:tcPr>
            <w:tcW w:w="1979" w:type="dxa"/>
            <w:hideMark/>
          </w:tcPr>
          <w:p w:rsidR="00440173" w:rsidRPr="00E470C1" w:rsidRDefault="00440173">
            <w:pPr>
              <w:rPr>
                <w:sz w:val="20"/>
              </w:rPr>
            </w:pPr>
            <w:r w:rsidRPr="00E470C1">
              <w:rPr>
                <w:sz w:val="20"/>
              </w:rPr>
              <w:t>Product denomination</w:t>
            </w:r>
          </w:p>
        </w:tc>
        <w:tc>
          <w:tcPr>
            <w:tcW w:w="5986" w:type="dxa"/>
            <w:hideMark/>
          </w:tcPr>
          <w:p w:rsidR="00365D48" w:rsidRPr="00136306" w:rsidRDefault="00365D48" w:rsidP="006D4B6D">
            <w:pPr>
              <w:rPr>
                <w:sz w:val="20"/>
                <w:lang w:val="en-US"/>
              </w:rPr>
            </w:pPr>
            <w:r w:rsidRPr="002D3BD6">
              <w:rPr>
                <w:sz w:val="20"/>
                <w:lang w:val="en-US"/>
              </w:rPr>
              <w:t>Commercial name of product (</w:t>
            </w:r>
            <w:r w:rsidRPr="00136306">
              <w:rPr>
                <w:sz w:val="20"/>
                <w:lang w:val="en-US"/>
              </w:rPr>
              <w:t>undertaking-specific)</w:t>
            </w:r>
          </w:p>
          <w:p w:rsidR="00440173" w:rsidRPr="00E470C1" w:rsidRDefault="00440173" w:rsidP="00365D48">
            <w:pPr>
              <w:rPr>
                <w:sz w:val="20"/>
                <w:lang w:val="en-US"/>
              </w:rPr>
            </w:pPr>
          </w:p>
        </w:tc>
      </w:tr>
      <w:tr w:rsidR="00440173" w:rsidRPr="00FB5A28" w:rsidTr="00E470C1">
        <w:trPr>
          <w:trHeight w:val="555"/>
        </w:trPr>
        <w:tc>
          <w:tcPr>
            <w:tcW w:w="1323" w:type="dxa"/>
          </w:tcPr>
          <w:p w:rsidR="00440173" w:rsidRDefault="00036B8D" w:rsidP="00E1758E">
            <w:pPr>
              <w:rPr>
                <w:sz w:val="20"/>
              </w:rPr>
            </w:pPr>
            <w:del w:id="9" w:author="Author">
              <w:r w:rsidRPr="00E470C1" w:rsidDel="00325817">
                <w:rPr>
                  <w:sz w:val="20"/>
                </w:rPr>
                <w:delText>C0040</w:delText>
              </w:r>
            </w:del>
            <w:ins w:id="10" w:author="Author">
              <w:r w:rsidR="00325817" w:rsidRPr="00E470C1">
                <w:rPr>
                  <w:sz w:val="20"/>
                </w:rPr>
                <w:t>C00</w:t>
              </w:r>
              <w:r w:rsidR="00325817">
                <w:rPr>
                  <w:sz w:val="20"/>
                </w:rPr>
                <w:t>60</w:t>
              </w:r>
            </w:ins>
          </w:p>
          <w:p w:rsidR="00C32CFE" w:rsidRPr="00E470C1" w:rsidRDefault="00C32CFE" w:rsidP="00E1758E">
            <w:pPr>
              <w:rPr>
                <w:sz w:val="20"/>
              </w:rPr>
            </w:pPr>
            <w:r>
              <w:rPr>
                <w:sz w:val="20"/>
              </w:rPr>
              <w:t>(A3)</w:t>
            </w:r>
          </w:p>
        </w:tc>
        <w:tc>
          <w:tcPr>
            <w:tcW w:w="1979" w:type="dxa"/>
          </w:tcPr>
          <w:p w:rsidR="00440173" w:rsidRPr="00E470C1" w:rsidRDefault="00E1758E" w:rsidP="00E1758E">
            <w:pPr>
              <w:rPr>
                <w:sz w:val="20"/>
              </w:rPr>
            </w:pPr>
            <w:r w:rsidRPr="00E470C1">
              <w:rPr>
                <w:sz w:val="20"/>
              </w:rPr>
              <w:t>D</w:t>
            </w:r>
            <w:r w:rsidR="00440173" w:rsidRPr="00E470C1">
              <w:rPr>
                <w:sz w:val="20"/>
              </w:rPr>
              <w:t>escription</w:t>
            </w:r>
            <w:r w:rsidRPr="00E470C1">
              <w:rPr>
                <w:sz w:val="20"/>
              </w:rPr>
              <w:t xml:space="preserve"> of the product</w:t>
            </w:r>
          </w:p>
        </w:tc>
        <w:tc>
          <w:tcPr>
            <w:tcW w:w="5986" w:type="dxa"/>
          </w:tcPr>
          <w:p w:rsidR="00C32CFE" w:rsidRPr="00705BF6" w:rsidRDefault="00440173" w:rsidP="00C32CFE">
            <w:pPr>
              <w:rPr>
                <w:sz w:val="20"/>
                <w:lang w:val="en-US"/>
              </w:rPr>
            </w:pPr>
            <w:r w:rsidRPr="00E470C1">
              <w:rPr>
                <w:sz w:val="20"/>
                <w:lang w:val="en-US"/>
              </w:rPr>
              <w:t xml:space="preserve">General qualitative description of the </w:t>
            </w:r>
            <w:r w:rsidR="00E1758E" w:rsidRPr="00E470C1">
              <w:rPr>
                <w:sz w:val="20"/>
                <w:lang w:val="en-US"/>
              </w:rPr>
              <w:t>product</w:t>
            </w:r>
            <w:r w:rsidRPr="00E470C1">
              <w:rPr>
                <w:sz w:val="20"/>
                <w:lang w:val="en-US"/>
              </w:rPr>
              <w:t>.</w:t>
            </w:r>
            <w:r w:rsidR="00C32CFE">
              <w:rPr>
                <w:sz w:val="20"/>
                <w:lang w:val="en-US"/>
              </w:rPr>
              <w:t xml:space="preserve"> </w:t>
            </w:r>
            <w:r w:rsidR="00C32CFE" w:rsidRPr="00705BF6">
              <w:rPr>
                <w:sz w:val="20"/>
                <w:lang w:val="en-US"/>
              </w:rPr>
              <w:t xml:space="preserve">If a product code is attributed by the competent authority for supervisory purposes, the description of product type for that code shall be used. </w:t>
            </w:r>
          </w:p>
          <w:p w:rsidR="00440173" w:rsidRPr="00E470C1" w:rsidRDefault="00440173" w:rsidP="00E1758E">
            <w:pPr>
              <w:rPr>
                <w:sz w:val="20"/>
                <w:lang w:val="en-US"/>
              </w:rPr>
            </w:pPr>
          </w:p>
        </w:tc>
      </w:tr>
      <w:tr w:rsidR="00440173" w:rsidRPr="00FB5A28" w:rsidTr="00156B3C">
        <w:trPr>
          <w:trHeight w:val="645"/>
        </w:trPr>
        <w:tc>
          <w:tcPr>
            <w:tcW w:w="1323" w:type="dxa"/>
            <w:hideMark/>
          </w:tcPr>
          <w:p w:rsidR="00440173" w:rsidRDefault="00036B8D">
            <w:pPr>
              <w:rPr>
                <w:sz w:val="20"/>
              </w:rPr>
            </w:pPr>
            <w:del w:id="11" w:author="Author">
              <w:r w:rsidRPr="00E470C1" w:rsidDel="00325817">
                <w:rPr>
                  <w:sz w:val="20"/>
                </w:rPr>
                <w:delText>C0050</w:delText>
              </w:r>
            </w:del>
            <w:ins w:id="12" w:author="Author">
              <w:r w:rsidR="00325817" w:rsidRPr="00E470C1">
                <w:rPr>
                  <w:sz w:val="20"/>
                </w:rPr>
                <w:t>C00</w:t>
              </w:r>
              <w:r w:rsidR="00325817">
                <w:rPr>
                  <w:sz w:val="20"/>
                </w:rPr>
                <w:t>70</w:t>
              </w:r>
            </w:ins>
          </w:p>
          <w:p w:rsidR="00C32CFE" w:rsidRPr="00E470C1" w:rsidRDefault="00C32CFE">
            <w:pPr>
              <w:rPr>
                <w:sz w:val="20"/>
              </w:rPr>
            </w:pPr>
            <w:r>
              <w:rPr>
                <w:sz w:val="20"/>
              </w:rPr>
              <w:t>(A4)</w:t>
            </w:r>
          </w:p>
        </w:tc>
        <w:tc>
          <w:tcPr>
            <w:tcW w:w="1979" w:type="dxa"/>
            <w:hideMark/>
          </w:tcPr>
          <w:p w:rsidR="00440173" w:rsidRPr="00E470C1" w:rsidRDefault="00156B3C">
            <w:pPr>
              <w:rPr>
                <w:sz w:val="20"/>
              </w:rPr>
            </w:pPr>
            <w:r w:rsidRPr="00E470C1">
              <w:rPr>
                <w:sz w:val="20"/>
              </w:rPr>
              <w:t>Initial date of guarantee</w:t>
            </w:r>
          </w:p>
        </w:tc>
        <w:tc>
          <w:tcPr>
            <w:tcW w:w="5986" w:type="dxa"/>
            <w:hideMark/>
          </w:tcPr>
          <w:p w:rsidR="00440173"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initial </w:t>
            </w:r>
            <w:r w:rsidRPr="00E470C1">
              <w:rPr>
                <w:sz w:val="20"/>
                <w:lang w:val="en-US"/>
              </w:rPr>
              <w:t>date</w:t>
            </w:r>
            <w:r w:rsidR="00B77BB9">
              <w:rPr>
                <w:sz w:val="20"/>
                <w:lang w:val="en-US"/>
              </w:rPr>
              <w:t xml:space="preserve"> of the cover</w:t>
            </w:r>
            <w:r w:rsidRPr="00E470C1">
              <w:rPr>
                <w:sz w:val="20"/>
                <w:lang w:val="en-US"/>
              </w:rPr>
              <w:t>.</w:t>
            </w:r>
            <w:r w:rsidRPr="00E470C1" w:rsidDel="005A4DD6">
              <w:rPr>
                <w:sz w:val="20"/>
                <w:highlight w:val="yellow"/>
                <w:lang w:val="en-US"/>
              </w:rPr>
              <w:t xml:space="preserve"> </w:t>
            </w:r>
          </w:p>
        </w:tc>
      </w:tr>
      <w:tr w:rsidR="00156B3C" w:rsidRPr="00FB5A28" w:rsidTr="00156B3C">
        <w:trPr>
          <w:trHeight w:val="645"/>
        </w:trPr>
        <w:tc>
          <w:tcPr>
            <w:tcW w:w="1323" w:type="dxa"/>
            <w:hideMark/>
          </w:tcPr>
          <w:p w:rsidR="00156B3C" w:rsidRDefault="005B5589" w:rsidP="00156B3C">
            <w:pPr>
              <w:rPr>
                <w:sz w:val="20"/>
                <w:lang w:val="en-US"/>
              </w:rPr>
            </w:pPr>
            <w:del w:id="13" w:author="Author">
              <w:r w:rsidRPr="00E470C1" w:rsidDel="00325817">
                <w:rPr>
                  <w:sz w:val="20"/>
                  <w:lang w:val="en-US"/>
                </w:rPr>
                <w:delText>C0060</w:delText>
              </w:r>
            </w:del>
            <w:ins w:id="14" w:author="Author">
              <w:r w:rsidR="00325817" w:rsidRPr="00E470C1">
                <w:rPr>
                  <w:sz w:val="20"/>
                  <w:lang w:val="en-US"/>
                </w:rPr>
                <w:t>C00</w:t>
              </w:r>
              <w:r w:rsidR="00325817">
                <w:rPr>
                  <w:sz w:val="20"/>
                  <w:lang w:val="en-US"/>
                </w:rPr>
                <w:t>80</w:t>
              </w:r>
            </w:ins>
          </w:p>
          <w:p w:rsidR="00C32CFE" w:rsidRPr="00E470C1" w:rsidRDefault="00C32CFE" w:rsidP="00156B3C">
            <w:pPr>
              <w:rPr>
                <w:sz w:val="20"/>
                <w:lang w:val="en-US"/>
              </w:rPr>
            </w:pPr>
          </w:p>
        </w:tc>
        <w:tc>
          <w:tcPr>
            <w:tcW w:w="1979" w:type="dxa"/>
            <w:hideMark/>
          </w:tcPr>
          <w:p w:rsidR="00156B3C" w:rsidRPr="00E470C1" w:rsidRDefault="00156B3C" w:rsidP="006E2457">
            <w:pPr>
              <w:rPr>
                <w:sz w:val="20"/>
                <w:lang w:val="en-US"/>
              </w:rPr>
            </w:pPr>
            <w:r w:rsidRPr="00E470C1">
              <w:rPr>
                <w:sz w:val="20"/>
                <w:lang w:val="en-US"/>
              </w:rPr>
              <w:t>Final date of guarantee</w:t>
            </w:r>
          </w:p>
        </w:tc>
        <w:tc>
          <w:tcPr>
            <w:tcW w:w="5986" w:type="dxa"/>
            <w:hideMark/>
          </w:tcPr>
          <w:p w:rsidR="00156B3C"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final </w:t>
            </w:r>
            <w:r w:rsidRPr="00E470C1">
              <w:rPr>
                <w:sz w:val="20"/>
                <w:lang w:val="en-US"/>
              </w:rPr>
              <w:t>date</w:t>
            </w:r>
            <w:r w:rsidR="00B77BB9">
              <w:rPr>
                <w:sz w:val="20"/>
                <w:lang w:val="en-US"/>
              </w:rPr>
              <w:t xml:space="preserve"> of the cover</w:t>
            </w:r>
            <w:r w:rsidRPr="00E470C1">
              <w:rPr>
                <w:sz w:val="20"/>
                <w:lang w:val="en-US"/>
              </w:rPr>
              <w:t xml:space="preserve">. </w:t>
            </w:r>
          </w:p>
        </w:tc>
      </w:tr>
      <w:tr w:rsidR="00440173" w:rsidRPr="00175181" w:rsidTr="00156B3C">
        <w:trPr>
          <w:trHeight w:val="1530"/>
        </w:trPr>
        <w:tc>
          <w:tcPr>
            <w:tcW w:w="1323" w:type="dxa"/>
            <w:hideMark/>
          </w:tcPr>
          <w:p w:rsidR="00440173" w:rsidRDefault="00036B8D" w:rsidP="005B5589">
            <w:pPr>
              <w:rPr>
                <w:sz w:val="20"/>
              </w:rPr>
            </w:pPr>
            <w:del w:id="15" w:author="Author">
              <w:r w:rsidRPr="00E470C1" w:rsidDel="00325817">
                <w:rPr>
                  <w:sz w:val="20"/>
                </w:rPr>
                <w:delText>C00</w:delText>
              </w:r>
              <w:r w:rsidR="005B5589" w:rsidRPr="00E470C1" w:rsidDel="00325817">
                <w:rPr>
                  <w:sz w:val="20"/>
                </w:rPr>
                <w:delText>7</w:delText>
              </w:r>
              <w:r w:rsidRPr="00E470C1" w:rsidDel="00325817">
                <w:rPr>
                  <w:sz w:val="20"/>
                </w:rPr>
                <w:delText>0</w:delText>
              </w:r>
            </w:del>
            <w:ins w:id="16" w:author="Author">
              <w:r w:rsidR="00325817" w:rsidRPr="00E470C1">
                <w:rPr>
                  <w:sz w:val="20"/>
                </w:rPr>
                <w:t>C00</w:t>
              </w:r>
              <w:r w:rsidR="00325817">
                <w:rPr>
                  <w:sz w:val="20"/>
                </w:rPr>
                <w:t>90</w:t>
              </w:r>
            </w:ins>
          </w:p>
          <w:p w:rsidR="00C32CFE" w:rsidRPr="00E470C1" w:rsidRDefault="00C32CFE" w:rsidP="005B5589">
            <w:pPr>
              <w:rPr>
                <w:sz w:val="20"/>
              </w:rPr>
            </w:pPr>
            <w:r>
              <w:rPr>
                <w:sz w:val="20"/>
              </w:rPr>
              <w:t>(A5)</w:t>
            </w:r>
          </w:p>
        </w:tc>
        <w:tc>
          <w:tcPr>
            <w:tcW w:w="1979" w:type="dxa"/>
            <w:hideMark/>
          </w:tcPr>
          <w:p w:rsidR="00440173" w:rsidRPr="00E470C1" w:rsidRDefault="00440173">
            <w:pPr>
              <w:rPr>
                <w:sz w:val="20"/>
              </w:rPr>
            </w:pPr>
            <w:r w:rsidRPr="00E470C1">
              <w:rPr>
                <w:sz w:val="20"/>
              </w:rPr>
              <w:t>Type of guarantee</w:t>
            </w:r>
          </w:p>
        </w:tc>
        <w:tc>
          <w:tcPr>
            <w:tcW w:w="5986" w:type="dxa"/>
            <w:hideMark/>
          </w:tcPr>
          <w:p w:rsidR="00B77BB9" w:rsidRDefault="00440173" w:rsidP="00E01AD5">
            <w:pPr>
              <w:rPr>
                <w:sz w:val="20"/>
                <w:lang w:val="en-US"/>
              </w:rPr>
            </w:pPr>
            <w:r w:rsidRPr="00E470C1">
              <w:rPr>
                <w:sz w:val="20"/>
                <w:lang w:val="en-US"/>
              </w:rPr>
              <w:t xml:space="preserve">The following </w:t>
            </w:r>
            <w:r w:rsidR="006D4B6D" w:rsidRPr="00E470C1">
              <w:rPr>
                <w:sz w:val="20"/>
                <w:lang w:val="en-US"/>
              </w:rPr>
              <w:t xml:space="preserve">closed list </w:t>
            </w:r>
            <w:r w:rsidRPr="00E470C1">
              <w:rPr>
                <w:sz w:val="20"/>
                <w:lang w:val="en-US"/>
              </w:rPr>
              <w:t>shall be used:</w:t>
            </w:r>
            <w:r w:rsidRPr="00E470C1">
              <w:rPr>
                <w:sz w:val="20"/>
                <w:lang w:val="en-US"/>
              </w:rPr>
              <w:br/>
              <w:t xml:space="preserve"> </w:t>
            </w:r>
            <w:r w:rsidR="006D4B6D" w:rsidRPr="00E470C1">
              <w:rPr>
                <w:sz w:val="20"/>
                <w:lang w:val="en-US"/>
              </w:rPr>
              <w:t xml:space="preserve">1 - </w:t>
            </w:r>
            <w:r w:rsidRPr="00E470C1">
              <w:rPr>
                <w:sz w:val="20"/>
                <w:lang w:val="en-US"/>
              </w:rPr>
              <w:t>Guaranteed minimum death benefit</w:t>
            </w:r>
            <w:r w:rsidRPr="00E470C1">
              <w:rPr>
                <w:sz w:val="20"/>
                <w:lang w:val="en-US"/>
              </w:rPr>
              <w:br/>
              <w:t xml:space="preserve"> </w:t>
            </w:r>
            <w:r w:rsidR="006D4B6D" w:rsidRPr="00E470C1">
              <w:rPr>
                <w:sz w:val="20"/>
                <w:lang w:val="en-US"/>
              </w:rPr>
              <w:t xml:space="preserve">2 - </w:t>
            </w:r>
            <w:r w:rsidRPr="00E470C1">
              <w:rPr>
                <w:sz w:val="20"/>
                <w:lang w:val="en-US"/>
              </w:rPr>
              <w:t xml:space="preserve">Guaranteed minimum accumulation benefit </w:t>
            </w:r>
          </w:p>
          <w:p w:rsidR="00B77BB9" w:rsidRDefault="00440173" w:rsidP="00E01AD5">
            <w:pPr>
              <w:rPr>
                <w:sz w:val="20"/>
                <w:lang w:val="en-US"/>
              </w:rPr>
            </w:pPr>
            <w:r w:rsidRPr="00E470C1">
              <w:rPr>
                <w:sz w:val="20"/>
                <w:lang w:val="en-US"/>
              </w:rPr>
              <w:t xml:space="preserve"> </w:t>
            </w:r>
            <w:r w:rsidR="006D4B6D" w:rsidRPr="00E470C1">
              <w:rPr>
                <w:sz w:val="20"/>
                <w:lang w:val="en-US"/>
              </w:rPr>
              <w:t>3 -</w:t>
            </w:r>
            <w:r w:rsidRPr="00E470C1">
              <w:rPr>
                <w:sz w:val="20"/>
                <w:lang w:val="en-US"/>
              </w:rPr>
              <w:t xml:space="preserve"> Guaranteed minimum income benefit </w:t>
            </w:r>
          </w:p>
          <w:p w:rsidR="00440173" w:rsidRPr="00E470C1" w:rsidRDefault="006D4B6D" w:rsidP="00E01AD5">
            <w:pPr>
              <w:rPr>
                <w:sz w:val="20"/>
                <w:lang w:val="en-US"/>
              </w:rPr>
            </w:pPr>
            <w:r w:rsidRPr="00E470C1">
              <w:rPr>
                <w:sz w:val="20"/>
                <w:lang w:val="en-US"/>
              </w:rPr>
              <w:t xml:space="preserve"> 4</w:t>
            </w:r>
            <w:r w:rsidR="00440173" w:rsidRPr="00E470C1">
              <w:rPr>
                <w:sz w:val="20"/>
                <w:lang w:val="en-US"/>
              </w:rPr>
              <w:t xml:space="preserve"> </w:t>
            </w:r>
            <w:r w:rsidRPr="00E470C1">
              <w:rPr>
                <w:sz w:val="20"/>
                <w:lang w:val="en-US"/>
              </w:rPr>
              <w:t>-</w:t>
            </w:r>
            <w:r w:rsidR="00440173" w:rsidRPr="00E470C1">
              <w:rPr>
                <w:sz w:val="20"/>
                <w:lang w:val="en-US"/>
              </w:rPr>
              <w:t xml:space="preserve"> Guaranteed minimum withdrawal benefits </w:t>
            </w:r>
          </w:p>
          <w:p w:rsidR="00E01AD5" w:rsidRPr="00E470C1" w:rsidRDefault="00136306" w:rsidP="00574B31">
            <w:pPr>
              <w:rPr>
                <w:sz w:val="20"/>
                <w:lang w:val="en-US"/>
              </w:rPr>
            </w:pPr>
            <w:r>
              <w:rPr>
                <w:sz w:val="20"/>
                <w:lang w:val="en-US"/>
              </w:rPr>
              <w:t xml:space="preserve"> </w:t>
            </w:r>
            <w:del w:id="17" w:author="Author">
              <w:r w:rsidR="00E01AD5" w:rsidRPr="00E470C1" w:rsidDel="00574B31">
                <w:rPr>
                  <w:sz w:val="20"/>
                  <w:lang w:val="en-US"/>
                </w:rPr>
                <w:delText>5</w:delText>
              </w:r>
            </w:del>
            <w:ins w:id="18" w:author="Author">
              <w:r w:rsidR="00574B31">
                <w:rPr>
                  <w:sz w:val="20"/>
                  <w:lang w:val="en-US"/>
                </w:rPr>
                <w:t>9</w:t>
              </w:r>
            </w:ins>
            <w:r w:rsidR="00E01AD5" w:rsidRPr="00E470C1">
              <w:rPr>
                <w:sz w:val="20"/>
                <w:lang w:val="en-US"/>
              </w:rPr>
              <w:t xml:space="preserve"> - Other</w:t>
            </w:r>
          </w:p>
        </w:tc>
      </w:tr>
      <w:tr w:rsidR="00440173" w:rsidRPr="00FB5A28" w:rsidTr="00156B3C">
        <w:trPr>
          <w:trHeight w:val="330"/>
        </w:trPr>
        <w:tc>
          <w:tcPr>
            <w:tcW w:w="1323" w:type="dxa"/>
            <w:hideMark/>
          </w:tcPr>
          <w:p w:rsidR="00440173" w:rsidRDefault="00036B8D" w:rsidP="005B5589">
            <w:pPr>
              <w:rPr>
                <w:sz w:val="20"/>
                <w:lang w:val="en-US"/>
              </w:rPr>
            </w:pPr>
            <w:del w:id="19" w:author="Author">
              <w:r w:rsidRPr="00E470C1" w:rsidDel="00325817">
                <w:rPr>
                  <w:sz w:val="20"/>
                  <w:lang w:val="en-US"/>
                </w:rPr>
                <w:delText>C00</w:delText>
              </w:r>
              <w:r w:rsidR="005B5589" w:rsidRPr="00E470C1" w:rsidDel="00325817">
                <w:rPr>
                  <w:sz w:val="20"/>
                  <w:lang w:val="en-US"/>
                </w:rPr>
                <w:delText>8</w:delText>
              </w:r>
              <w:r w:rsidRPr="00E470C1" w:rsidDel="00325817">
                <w:rPr>
                  <w:sz w:val="20"/>
                  <w:lang w:val="en-US"/>
                </w:rPr>
                <w:delText>0</w:delText>
              </w:r>
            </w:del>
            <w:ins w:id="20" w:author="Author">
              <w:r w:rsidR="00325817" w:rsidRPr="00E470C1">
                <w:rPr>
                  <w:sz w:val="20"/>
                  <w:lang w:val="en-US"/>
                </w:rPr>
                <w:t>C0</w:t>
              </w:r>
              <w:r w:rsidR="00325817">
                <w:rPr>
                  <w:sz w:val="20"/>
                  <w:lang w:val="en-US"/>
                </w:rPr>
                <w:t>100</w:t>
              </w:r>
            </w:ins>
          </w:p>
          <w:p w:rsidR="00C32CFE" w:rsidRPr="00E470C1" w:rsidRDefault="00C32CFE" w:rsidP="005B5589">
            <w:pPr>
              <w:rPr>
                <w:sz w:val="20"/>
                <w:lang w:val="en-US"/>
              </w:rPr>
            </w:pPr>
            <w:r>
              <w:rPr>
                <w:sz w:val="20"/>
                <w:lang w:val="en-US"/>
              </w:rPr>
              <w:t>(A6)</w:t>
            </w:r>
          </w:p>
        </w:tc>
        <w:tc>
          <w:tcPr>
            <w:tcW w:w="1979" w:type="dxa"/>
            <w:hideMark/>
          </w:tcPr>
          <w:p w:rsidR="00440173" w:rsidRPr="00E470C1" w:rsidRDefault="00E91F64" w:rsidP="00E91F64">
            <w:pPr>
              <w:rPr>
                <w:sz w:val="20"/>
                <w:lang w:val="en-US"/>
              </w:rPr>
            </w:pPr>
            <w:r w:rsidRPr="00E470C1">
              <w:rPr>
                <w:sz w:val="20"/>
                <w:lang w:val="en-US"/>
              </w:rPr>
              <w:t>Guaranteed l</w:t>
            </w:r>
            <w:r w:rsidR="00440173" w:rsidRPr="00E470C1">
              <w:rPr>
                <w:sz w:val="20"/>
                <w:lang w:val="en-US"/>
              </w:rPr>
              <w:t>evel</w:t>
            </w:r>
          </w:p>
        </w:tc>
        <w:tc>
          <w:tcPr>
            <w:tcW w:w="5986" w:type="dxa"/>
            <w:hideMark/>
          </w:tcPr>
          <w:p w:rsidR="002A169D" w:rsidRDefault="00E1758E">
            <w:pPr>
              <w:rPr>
                <w:sz w:val="20"/>
                <w:lang w:val="en-US"/>
              </w:rPr>
            </w:pPr>
            <w:r w:rsidRPr="00E470C1">
              <w:rPr>
                <w:sz w:val="20"/>
                <w:lang w:val="en-US"/>
              </w:rPr>
              <w:t>Indicate the level of the guaranteed benefit in percentage (</w:t>
            </w:r>
            <w:r w:rsidR="002A169D">
              <w:rPr>
                <w:sz w:val="20"/>
                <w:lang w:val="en-US"/>
              </w:rPr>
              <w:t xml:space="preserve">as a </w:t>
            </w:r>
            <w:r w:rsidRPr="00E470C1">
              <w:rPr>
                <w:sz w:val="20"/>
                <w:lang w:val="en-US"/>
              </w:rPr>
              <w:t>decimal)</w:t>
            </w:r>
            <w:r w:rsidR="002A169D">
              <w:rPr>
                <w:sz w:val="20"/>
                <w:lang w:val="en-US"/>
              </w:rPr>
              <w:t>.</w:t>
            </w:r>
          </w:p>
          <w:p w:rsidR="00E91F64" w:rsidRPr="00E470C1" w:rsidRDefault="00E1758E">
            <w:pPr>
              <w:rPr>
                <w:sz w:val="20"/>
                <w:lang w:val="en-US"/>
              </w:rPr>
            </w:pPr>
            <w:r w:rsidRPr="00E470C1">
              <w:rPr>
                <w:sz w:val="20"/>
                <w:lang w:val="en-US"/>
              </w:rPr>
              <w:t xml:space="preserve"> </w:t>
            </w:r>
          </w:p>
        </w:tc>
      </w:tr>
      <w:tr w:rsidR="00440173" w:rsidRPr="00FB5A28" w:rsidTr="00156B3C">
        <w:trPr>
          <w:trHeight w:val="1830"/>
        </w:trPr>
        <w:tc>
          <w:tcPr>
            <w:tcW w:w="1323" w:type="dxa"/>
            <w:hideMark/>
          </w:tcPr>
          <w:p w:rsidR="00440173" w:rsidRDefault="00036B8D" w:rsidP="005B5589">
            <w:pPr>
              <w:rPr>
                <w:sz w:val="20"/>
                <w:lang w:val="en-US"/>
              </w:rPr>
            </w:pPr>
            <w:del w:id="21" w:author="Author">
              <w:r w:rsidRPr="00E470C1" w:rsidDel="00325817">
                <w:rPr>
                  <w:sz w:val="20"/>
                  <w:lang w:val="en-US"/>
                </w:rPr>
                <w:delText>C00</w:delText>
              </w:r>
              <w:r w:rsidR="005B5589" w:rsidRPr="00E470C1" w:rsidDel="00325817">
                <w:rPr>
                  <w:sz w:val="20"/>
                  <w:lang w:val="en-US"/>
                </w:rPr>
                <w:delText>9</w:delText>
              </w:r>
              <w:r w:rsidRPr="00E470C1" w:rsidDel="00325817">
                <w:rPr>
                  <w:sz w:val="20"/>
                  <w:lang w:val="en-US"/>
                </w:rPr>
                <w:delText>0</w:delText>
              </w:r>
            </w:del>
            <w:ins w:id="22" w:author="Author">
              <w:r w:rsidR="00325817" w:rsidRPr="00E470C1">
                <w:rPr>
                  <w:sz w:val="20"/>
                  <w:lang w:val="en-US"/>
                </w:rPr>
                <w:t>C0</w:t>
              </w:r>
              <w:r w:rsidR="00325817">
                <w:rPr>
                  <w:sz w:val="20"/>
                  <w:lang w:val="en-US"/>
                </w:rPr>
                <w:t>110</w:t>
              </w:r>
            </w:ins>
          </w:p>
          <w:p w:rsidR="003A2B7E" w:rsidRPr="00E470C1" w:rsidRDefault="003A2B7E" w:rsidP="005B5589">
            <w:pPr>
              <w:rPr>
                <w:sz w:val="20"/>
                <w:lang w:val="en-US"/>
              </w:rPr>
            </w:pPr>
            <w:r>
              <w:rPr>
                <w:sz w:val="20"/>
                <w:lang w:val="en-US"/>
              </w:rPr>
              <w:t>(A7)</w:t>
            </w:r>
          </w:p>
        </w:tc>
        <w:tc>
          <w:tcPr>
            <w:tcW w:w="1979" w:type="dxa"/>
            <w:hideMark/>
          </w:tcPr>
          <w:p w:rsidR="00440173" w:rsidRPr="00E470C1" w:rsidRDefault="00440173">
            <w:pPr>
              <w:rPr>
                <w:sz w:val="20"/>
                <w:lang w:val="en-US"/>
              </w:rPr>
            </w:pPr>
            <w:r w:rsidRPr="00E470C1">
              <w:rPr>
                <w:sz w:val="20"/>
                <w:lang w:val="en-US"/>
              </w:rPr>
              <w:t>Description</w:t>
            </w:r>
            <w:r w:rsidR="00441F63">
              <w:rPr>
                <w:sz w:val="20"/>
                <w:lang w:val="en-US"/>
              </w:rPr>
              <w:t xml:space="preserve"> </w:t>
            </w:r>
            <w:ins w:id="23" w:author="Author">
              <w:r w:rsidR="00441F63">
                <w:rPr>
                  <w:sz w:val="20"/>
                  <w:lang w:val="en-US"/>
                </w:rPr>
                <w:t>of the guarantee</w:t>
              </w:r>
            </w:ins>
          </w:p>
        </w:tc>
        <w:tc>
          <w:tcPr>
            <w:tcW w:w="5986" w:type="dxa"/>
            <w:hideMark/>
          </w:tcPr>
          <w:p w:rsidR="00E01AD5" w:rsidRPr="00E470C1" w:rsidRDefault="00440173">
            <w:pPr>
              <w:rPr>
                <w:sz w:val="20"/>
                <w:lang w:val="en-US"/>
              </w:rPr>
            </w:pPr>
            <w:r w:rsidRPr="00E470C1">
              <w:rPr>
                <w:sz w:val="20"/>
                <w:lang w:val="en-US"/>
              </w:rPr>
              <w:t xml:space="preserve">General description of the guarantees. </w:t>
            </w:r>
          </w:p>
          <w:p w:rsidR="00440173" w:rsidRPr="00E470C1" w:rsidRDefault="00440173" w:rsidP="002A169D">
            <w:pPr>
              <w:rPr>
                <w:sz w:val="20"/>
                <w:lang w:val="en-US"/>
              </w:rPr>
            </w:pPr>
            <w:r w:rsidRPr="00E470C1">
              <w:rPr>
                <w:sz w:val="20"/>
                <w:lang w:val="en-US"/>
              </w:rPr>
              <w:t xml:space="preserve">This </w:t>
            </w:r>
            <w:r w:rsidR="002A169D">
              <w:rPr>
                <w:sz w:val="20"/>
                <w:lang w:val="en-US"/>
              </w:rPr>
              <w:t xml:space="preserve">shall </w:t>
            </w:r>
            <w:r w:rsidRPr="00E470C1">
              <w:rPr>
                <w:sz w:val="20"/>
                <w:lang w:val="en-US"/>
              </w:rPr>
              <w:t>includ</w:t>
            </w:r>
            <w:r w:rsidR="002A169D">
              <w:rPr>
                <w:sz w:val="20"/>
                <w:lang w:val="en-US"/>
              </w:rPr>
              <w:t>e</w:t>
            </w:r>
            <w:r w:rsidRPr="00E470C1">
              <w:rPr>
                <w:sz w:val="20"/>
                <w:lang w:val="en-US"/>
              </w:rPr>
              <w:t xml:space="preserve"> </w:t>
            </w:r>
            <w:r w:rsidR="002A169D">
              <w:rPr>
                <w:sz w:val="20"/>
                <w:lang w:val="en-US"/>
              </w:rPr>
              <w:t xml:space="preserve">at least </w:t>
            </w:r>
            <w:r w:rsidRPr="00E470C1">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E470C1" w:rsidRDefault="00440173">
      <w:pPr>
        <w:rPr>
          <w:sz w:val="20"/>
          <w:lang w:val="en-US"/>
        </w:rPr>
      </w:pPr>
    </w:p>
    <w:sectPr w:rsidR="00440173" w:rsidRPr="00E470C1">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 w:name="LW_DocType" w:val="NORMAL"/>
  </w:docVars>
  <w:rsids>
    <w:rsidRoot w:val="00440173"/>
    <w:rsid w:val="000064C0"/>
    <w:rsid w:val="00036B8D"/>
    <w:rsid w:val="00085245"/>
    <w:rsid w:val="000B2AB1"/>
    <w:rsid w:val="00136306"/>
    <w:rsid w:val="00156B3C"/>
    <w:rsid w:val="00175181"/>
    <w:rsid w:val="001F3F43"/>
    <w:rsid w:val="00245268"/>
    <w:rsid w:val="002A169D"/>
    <w:rsid w:val="00325817"/>
    <w:rsid w:val="00365D48"/>
    <w:rsid w:val="003A2B7E"/>
    <w:rsid w:val="004378F3"/>
    <w:rsid w:val="00440173"/>
    <w:rsid w:val="00441F63"/>
    <w:rsid w:val="00574B31"/>
    <w:rsid w:val="005A3C30"/>
    <w:rsid w:val="005A4DD6"/>
    <w:rsid w:val="005B5589"/>
    <w:rsid w:val="005E26C9"/>
    <w:rsid w:val="006D4B6D"/>
    <w:rsid w:val="007414D3"/>
    <w:rsid w:val="007D5824"/>
    <w:rsid w:val="00807F95"/>
    <w:rsid w:val="008758C9"/>
    <w:rsid w:val="0091353E"/>
    <w:rsid w:val="009618C5"/>
    <w:rsid w:val="009A0F2E"/>
    <w:rsid w:val="00A31002"/>
    <w:rsid w:val="00A50584"/>
    <w:rsid w:val="00AC52FF"/>
    <w:rsid w:val="00B77BB9"/>
    <w:rsid w:val="00BD1304"/>
    <w:rsid w:val="00C32CFE"/>
    <w:rsid w:val="00CC5D0A"/>
    <w:rsid w:val="00CF5905"/>
    <w:rsid w:val="00D74316"/>
    <w:rsid w:val="00DD314A"/>
    <w:rsid w:val="00E01AD5"/>
    <w:rsid w:val="00E07D82"/>
    <w:rsid w:val="00E1758E"/>
    <w:rsid w:val="00E34849"/>
    <w:rsid w:val="00E470C1"/>
    <w:rsid w:val="00E732A3"/>
    <w:rsid w:val="00E73D37"/>
    <w:rsid w:val="00E91F64"/>
    <w:rsid w:val="00EB4CAC"/>
    <w:rsid w:val="00ED7E3A"/>
    <w:rsid w:val="00FB5A28"/>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2015-07-02T23:08:00Z</dcterms:created>
  <dcterms:modified xsi:type="dcterms:W3CDTF">2015-07-02T23:08:00Z</dcterms:modified>
</cp:coreProperties>
</file>